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9B44D48" wp14:editId="7505A04A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D80476D" wp14:editId="6D410D5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410046" w:rsidDel="001A2D96">
              <w:rPr>
                <w:b/>
                <w:sz w:val="32"/>
                <w:szCs w:val="32"/>
              </w:rPr>
              <w:delText>4</w:delText>
            </w:r>
          </w:del>
          <w:ins w:id="1" w:author="Autor">
            <w:r w:rsidR="001A2D96">
              <w:rPr>
                <w:b/>
                <w:sz w:val="32"/>
                <w:szCs w:val="32"/>
              </w:rPr>
              <w:t>5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F105F1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3B7127" w:rsidP="00EE5060">
                <w:pPr>
                  <w:jc w:val="both"/>
                  <w:rPr>
                    <w:szCs w:val="20"/>
                  </w:rPr>
                </w:pPr>
                <w:del w:id="2" w:author="Autor">
                  <w:r w:rsidDel="001A2D96">
                    <w:rPr>
                      <w:szCs w:val="20"/>
                    </w:rPr>
                    <w:delText>30.04.2018</w:delText>
                  </w:r>
                </w:del>
                <w:ins w:id="3" w:author="Autor">
                  <w:r w:rsidR="001A2D96">
                    <w:rPr>
                      <w:szCs w:val="20"/>
                    </w:rPr>
                    <w:t>31.10.2018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3B7127" w:rsidP="00EE5060">
                <w:pPr>
                  <w:jc w:val="both"/>
                  <w:rPr>
                    <w:szCs w:val="20"/>
                  </w:rPr>
                </w:pPr>
                <w:del w:id="4" w:author="Autor">
                  <w:r w:rsidDel="001A2D96">
                    <w:rPr>
                      <w:szCs w:val="20"/>
                    </w:rPr>
                    <w:delText>30.04.2018</w:delText>
                  </w:r>
                </w:del>
                <w:ins w:id="5" w:author="Autor">
                  <w:r w:rsidR="001A2D96">
                    <w:rPr>
                      <w:szCs w:val="20"/>
                    </w:rPr>
                    <w:t>31.10.2018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</w:t>
      </w:r>
      <w:bookmarkStart w:id="6" w:name="_GoBack"/>
      <w:bookmarkEnd w:id="6"/>
      <w:r w:rsidRPr="008F1723">
        <w:t>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5F1" w:rsidRDefault="00F105F1" w:rsidP="00B948E0">
      <w:r>
        <w:separator/>
      </w:r>
    </w:p>
  </w:endnote>
  <w:endnote w:type="continuationSeparator" w:id="0">
    <w:p w:rsidR="00F105F1" w:rsidRDefault="00F105F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E2" w:rsidRDefault="00C246E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49298B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246E2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E2" w:rsidRDefault="00C246E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5F1" w:rsidRDefault="00F105F1" w:rsidP="00B948E0">
      <w:r>
        <w:separator/>
      </w:r>
    </w:p>
  </w:footnote>
  <w:footnote w:type="continuationSeparator" w:id="0">
    <w:p w:rsidR="00F105F1" w:rsidRDefault="00F105F1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E2" w:rsidRDefault="00C246E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1438D0" wp14:editId="2ED46DE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19472C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467F95" w:rsidP="0045303B">
        <w:pPr>
          <w:pStyle w:val="Hlavika"/>
          <w:jc w:val="right"/>
        </w:pPr>
        <w:del w:id="7" w:author="Autor">
          <w:r w:rsidDel="00E441B9">
            <w:rPr>
              <w:szCs w:val="20"/>
            </w:rPr>
            <w:delText>30.04.2018</w:delText>
          </w:r>
        </w:del>
        <w:ins w:id="8" w:author="Autor">
          <w:r w:rsidR="00E441B9">
            <w:rPr>
              <w:szCs w:val="20"/>
            </w:rPr>
            <w:t>31.10.2018</w:t>
          </w:r>
        </w:ins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E2" w:rsidRDefault="00C246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A2D96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97484"/>
    <w:rsid w:val="008A1CF0"/>
    <w:rsid w:val="008A20CF"/>
    <w:rsid w:val="008A4CDD"/>
    <w:rsid w:val="008C271F"/>
    <w:rsid w:val="008C58A6"/>
    <w:rsid w:val="008C7866"/>
    <w:rsid w:val="008D03B5"/>
    <w:rsid w:val="008D0F9C"/>
    <w:rsid w:val="008E18C8"/>
    <w:rsid w:val="008E5703"/>
    <w:rsid w:val="008E627D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11731"/>
    <w:rsid w:val="00C13AF9"/>
    <w:rsid w:val="00C214B6"/>
    <w:rsid w:val="00C246E2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E38C5"/>
    <w:rsid w:val="00CE7535"/>
    <w:rsid w:val="00D05350"/>
    <w:rsid w:val="00D11736"/>
    <w:rsid w:val="00D12E0B"/>
    <w:rsid w:val="00D17CFD"/>
    <w:rsid w:val="00D434C3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40766"/>
    <w:rsid w:val="00E441B9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5F1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5C58"/>
    <w:rsid w:val="001169A0"/>
    <w:rsid w:val="00172340"/>
    <w:rsid w:val="002B4A4D"/>
    <w:rsid w:val="00317B1B"/>
    <w:rsid w:val="00373453"/>
    <w:rsid w:val="00387D95"/>
    <w:rsid w:val="003D2C79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F4F3E"/>
    <w:rsid w:val="00CA3497"/>
    <w:rsid w:val="00CC1D22"/>
    <w:rsid w:val="00DB7443"/>
    <w:rsid w:val="00E0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79307-9E1A-45B0-BFED-671D59E3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2018-10-31T08:43:00Z</dcterms:created>
  <dcterms:modified xsi:type="dcterms:W3CDTF">2018-10-31T08:43:00Z</dcterms:modified>
</cp:coreProperties>
</file>